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CBD" w:rsidRDefault="004B6766" w:rsidP="00A01CBD">
      <w:pPr>
        <w:rPr>
          <w:rFonts w:ascii="Arial" w:hAnsi="Arial" w:cs="Arial"/>
          <w:b/>
          <w:sz w:val="22"/>
          <w:szCs w:val="22"/>
        </w:rPr>
      </w:pPr>
      <w:ins w:id="0" w:author="user" w:date="2012-11-20T08:11:00Z">
        <w:r>
          <w:rPr>
            <w:rFonts w:ascii="Arial" w:hAnsi="Arial" w:cs="Arial"/>
            <w:b/>
            <w:sz w:val="22"/>
            <w:szCs w:val="22"/>
          </w:rPr>
          <w:t>6A</w:t>
        </w:r>
      </w:ins>
      <w:bookmarkStart w:id="1" w:name="_GoBack"/>
      <w:bookmarkEnd w:id="1"/>
    </w:p>
    <w:p w:rsidR="00A01CBD" w:rsidDel="008C6E22" w:rsidRDefault="00A01CBD" w:rsidP="00A01CBD">
      <w:pPr>
        <w:jc w:val="center"/>
        <w:rPr>
          <w:del w:id="2" w:author="user" w:date="2012-11-12T15:19:00Z"/>
          <w:rFonts w:ascii="Arial" w:hAnsi="Arial" w:cs="Arial"/>
          <w:b/>
          <w:sz w:val="22"/>
          <w:szCs w:val="22"/>
        </w:rPr>
      </w:pPr>
      <w:del w:id="3" w:author="user" w:date="2012-11-12T15:19:00Z">
        <w:r w:rsidDel="008C6E22">
          <w:rPr>
            <w:rFonts w:ascii="Arial" w:hAnsi="Arial" w:cs="Arial"/>
            <w:b/>
            <w:sz w:val="22"/>
            <w:szCs w:val="22"/>
          </w:rPr>
          <w:delText>ANNEX IX</w:delText>
        </w:r>
        <w:r w:rsidR="00724F69" w:rsidDel="008C6E22">
          <w:rPr>
            <w:rFonts w:ascii="Arial" w:hAnsi="Arial" w:cs="Arial"/>
            <w:b/>
            <w:sz w:val="22"/>
            <w:szCs w:val="22"/>
          </w:rPr>
          <w:delText>-A</w:delText>
        </w:r>
      </w:del>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Default="00A01CBD" w:rsidP="00A01CBD">
      <w:pPr>
        <w:rPr>
          <w:rFonts w:ascii="Arial" w:hAnsi="Arial" w:cs="Arial"/>
          <w:b/>
          <w:sz w:val="22"/>
          <w:szCs w:val="22"/>
        </w:rPr>
      </w:pPr>
    </w:p>
    <w:p w:rsidR="00A01CBD" w:rsidRPr="007E2E76" w:rsidRDefault="00A01CBD" w:rsidP="00A01CBD">
      <w:pPr>
        <w:rPr>
          <w:rFonts w:ascii="Arial" w:hAnsi="Arial" w:cs="Arial"/>
          <w:b/>
          <w:sz w:val="22"/>
          <w:szCs w:val="22"/>
        </w:rPr>
      </w:pPr>
      <w:r w:rsidRPr="007E2E76">
        <w:rPr>
          <w:rFonts w:ascii="Arial" w:hAnsi="Arial" w:cs="Arial"/>
          <w:b/>
          <w:sz w:val="22"/>
          <w:szCs w:val="22"/>
        </w:rPr>
        <w:t>TERMS OF REFERENCE OF SECRE</w:t>
      </w:r>
      <w:r w:rsidR="00825436">
        <w:rPr>
          <w:rFonts w:ascii="Arial" w:hAnsi="Arial" w:cs="Arial"/>
          <w:b/>
          <w:sz w:val="22"/>
          <w:szCs w:val="22"/>
        </w:rPr>
        <w:t>TARIAT OF THE TYPHOON COMMITTEE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The specific functions of the Secretariat shall be:</w:t>
      </w:r>
    </w:p>
    <w:p w:rsidR="00A01CBD" w:rsidRPr="007E2E76" w:rsidRDefault="00A01CBD" w:rsidP="00A01CBD">
      <w:pPr>
        <w:ind w:left="540" w:hanging="540"/>
        <w:rPr>
          <w:rFonts w:ascii="Arial" w:hAnsi="Arial" w:cs="Arial"/>
          <w:sz w:val="22"/>
          <w:szCs w:val="22"/>
        </w:rPr>
      </w:pP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 xml:space="preserve">To serve as the administrative, documentary, and information </w:t>
      </w:r>
      <w:proofErr w:type="spellStart"/>
      <w:r w:rsidRPr="007E2E76">
        <w:rPr>
          <w:rFonts w:ascii="Arial" w:hAnsi="Arial" w:cs="Arial"/>
          <w:sz w:val="22"/>
          <w:szCs w:val="22"/>
        </w:rPr>
        <w:t>centre</w:t>
      </w:r>
      <w:proofErr w:type="spellEnd"/>
      <w:r w:rsidRPr="007E2E76">
        <w:rPr>
          <w:rFonts w:ascii="Arial" w:hAnsi="Arial" w:cs="Arial"/>
          <w:sz w:val="22"/>
          <w:szCs w:val="22"/>
        </w:rPr>
        <w:t xml:space="preserve"> of the Typhoon Committee;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To implement the TC decisions and coordinate and monitor the implementation of the TC work plan;</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 xml:space="preserve">To maintain close contact with the Members by correspondence to support Members on all matters relating to implementation of recommended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4.</w:t>
      </w:r>
      <w:r w:rsidRPr="007E2E76">
        <w:rPr>
          <w:rFonts w:ascii="Arial" w:hAnsi="Arial" w:cs="Arial"/>
          <w:sz w:val="22"/>
          <w:szCs w:val="22"/>
        </w:rPr>
        <w:tab/>
        <w:t>To assist the Members in the preparation of applications for technical, financial, and other assistance for typhoon damage mitigation as directed by the Typhoon Committee Session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5.</w:t>
      </w:r>
      <w:r w:rsidRPr="007E2E76">
        <w:rPr>
          <w:rFonts w:ascii="Arial" w:hAnsi="Arial" w:cs="Arial"/>
          <w:sz w:val="22"/>
          <w:szCs w:val="22"/>
        </w:rPr>
        <w:tab/>
        <w:t>To organize and perform secretarial duties at Sessions of the Typhoon Committee, the meetings of the Advisory Working Group, and the meetings of the designated working groups and TRCG, as fund permitted;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6.</w:t>
      </w:r>
      <w:r w:rsidRPr="007E2E76">
        <w:rPr>
          <w:rFonts w:ascii="Arial" w:hAnsi="Arial" w:cs="Arial"/>
          <w:sz w:val="22"/>
          <w:szCs w:val="22"/>
        </w:rPr>
        <w:tab/>
        <w:t>To manage the operation and promote the use of the TC website.</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7.</w:t>
      </w:r>
      <w:r w:rsidRPr="007E2E76">
        <w:rPr>
          <w:rFonts w:ascii="Arial" w:hAnsi="Arial" w:cs="Arial"/>
          <w:sz w:val="22"/>
          <w:szCs w:val="22"/>
        </w:rPr>
        <w:tab/>
        <w:t>To enhance visibility of the Typhoon Committee in cooperation with Members;</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8.</w:t>
      </w:r>
      <w:r w:rsidRPr="007E2E76">
        <w:rPr>
          <w:rFonts w:ascii="Arial" w:hAnsi="Arial" w:cs="Arial"/>
          <w:sz w:val="22"/>
          <w:szCs w:val="22"/>
        </w:rPr>
        <w:tab/>
        <w:t>To prepare the annotated provisional agenda</w:t>
      </w:r>
      <w:ins w:id="4" w:author="user" w:date="2012-11-12T11:22:00Z">
        <w:r w:rsidR="00825436">
          <w:rPr>
            <w:rFonts w:ascii="Arial" w:hAnsi="Arial" w:cs="Arial"/>
            <w:sz w:val="22"/>
            <w:szCs w:val="22"/>
          </w:rPr>
          <w:t xml:space="preserve"> </w:t>
        </w:r>
      </w:ins>
      <w:ins w:id="5" w:author="user" w:date="2012-11-12T11:25:00Z">
        <w:r w:rsidR="00825436">
          <w:rPr>
            <w:rFonts w:ascii="Arial" w:hAnsi="Arial" w:cs="Arial"/>
            <w:sz w:val="22"/>
            <w:szCs w:val="22"/>
          </w:rPr>
          <w:t>of</w:t>
        </w:r>
      </w:ins>
      <w:ins w:id="6" w:author="user" w:date="2012-11-12T11:22:00Z">
        <w:r w:rsidR="00825436">
          <w:rPr>
            <w:rFonts w:ascii="Arial" w:hAnsi="Arial" w:cs="Arial"/>
            <w:sz w:val="22"/>
            <w:szCs w:val="22"/>
          </w:rPr>
          <w:t xml:space="preserve"> the Annual Sessions</w:t>
        </w:r>
      </w:ins>
      <w:r w:rsidRPr="007E2E76">
        <w:rPr>
          <w:rFonts w:ascii="Arial" w:hAnsi="Arial" w:cs="Arial"/>
          <w:sz w:val="22"/>
          <w:szCs w:val="22"/>
        </w:rPr>
        <w:t xml:space="preserve"> in consultation with parties concerned;</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9.</w:t>
      </w:r>
      <w:r w:rsidRPr="007E2E76">
        <w:rPr>
          <w:rFonts w:ascii="Arial" w:hAnsi="Arial" w:cs="Arial"/>
          <w:sz w:val="22"/>
          <w:szCs w:val="22"/>
        </w:rPr>
        <w:tab/>
        <w:t>To undertake surveys, complies statistics, and prepares various reports and technical notes for circulation to Members as directed by the Typhoon Committee Session, the Chairperson, or the Advisory Working Group.</w:t>
      </w:r>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10.</w:t>
      </w:r>
      <w:r w:rsidRPr="007E2E76">
        <w:rPr>
          <w:rFonts w:ascii="Arial" w:hAnsi="Arial" w:cs="Arial"/>
          <w:sz w:val="22"/>
          <w:szCs w:val="22"/>
        </w:rPr>
        <w:tab/>
        <w:t xml:space="preserve">To prepare and distribute official publications of the Typhoon Committee, including </w:t>
      </w:r>
      <w:del w:id="7" w:author="user" w:date="2012-11-12T11:22:00Z">
        <w:r w:rsidRPr="007E2E76" w:rsidDel="00825436">
          <w:rPr>
            <w:rFonts w:ascii="Arial" w:hAnsi="Arial" w:cs="Arial"/>
            <w:sz w:val="22"/>
            <w:szCs w:val="22"/>
          </w:rPr>
          <w:delText xml:space="preserve">TC Annual Reports and </w:delText>
        </w:r>
      </w:del>
      <w:r w:rsidRPr="007E2E76">
        <w:rPr>
          <w:rFonts w:ascii="Arial" w:hAnsi="Arial" w:cs="Arial"/>
          <w:sz w:val="22"/>
          <w:szCs w:val="22"/>
        </w:rPr>
        <w:t>Newsletters</w:t>
      </w:r>
      <w:ins w:id="8" w:author="user" w:date="2012-11-12T11:24:00Z">
        <w:r w:rsidR="00825436">
          <w:rPr>
            <w:rFonts w:ascii="Arial" w:hAnsi="Arial" w:cs="Arial"/>
            <w:sz w:val="22"/>
            <w:szCs w:val="22"/>
          </w:rPr>
          <w:t xml:space="preserve"> and r</w:t>
        </w:r>
      </w:ins>
      <w:ins w:id="9" w:author="user" w:date="2012-11-12T11:23:00Z">
        <w:r w:rsidR="00825436">
          <w:rPr>
            <w:rFonts w:ascii="Arial" w:hAnsi="Arial" w:cs="Arial"/>
            <w:sz w:val="22"/>
            <w:szCs w:val="22"/>
          </w:rPr>
          <w:t>eports of the Sessions</w:t>
        </w:r>
      </w:ins>
      <w:ins w:id="10" w:author="user" w:date="2012-11-12T11:24:00Z">
        <w:r w:rsidR="00825436">
          <w:rPr>
            <w:rFonts w:ascii="Arial" w:hAnsi="Arial" w:cs="Arial"/>
            <w:sz w:val="22"/>
            <w:szCs w:val="22"/>
          </w:rPr>
          <w:t xml:space="preserve"> and other meetings.</w:t>
        </w:r>
      </w:ins>
      <w:del w:id="11" w:author="user" w:date="2012-11-12T11:23:00Z">
        <w:r w:rsidRPr="007E2E76" w:rsidDel="00825436">
          <w:rPr>
            <w:rFonts w:ascii="Arial" w:hAnsi="Arial" w:cs="Arial"/>
            <w:sz w:val="22"/>
            <w:szCs w:val="22"/>
          </w:rPr>
          <w:delText>;</w:delText>
        </w:r>
      </w:del>
    </w:p>
    <w:p w:rsidR="00A01CBD" w:rsidRPr="007E2E76" w:rsidRDefault="00A01CBD" w:rsidP="00A01CBD">
      <w:pPr>
        <w:ind w:left="540" w:hanging="540"/>
        <w:rPr>
          <w:rFonts w:ascii="Arial" w:hAnsi="Arial" w:cs="Arial"/>
          <w:sz w:val="22"/>
          <w:szCs w:val="22"/>
        </w:rPr>
      </w:pPr>
      <w:r w:rsidRPr="007E2E76">
        <w:rPr>
          <w:rFonts w:ascii="Arial" w:hAnsi="Arial" w:cs="Arial"/>
          <w:sz w:val="22"/>
          <w:szCs w:val="22"/>
        </w:rPr>
        <w:t>11.</w:t>
      </w:r>
      <w:r w:rsidRPr="007E2E76">
        <w:rPr>
          <w:rFonts w:ascii="Arial" w:hAnsi="Arial" w:cs="Arial"/>
          <w:sz w:val="22"/>
          <w:szCs w:val="22"/>
        </w:rPr>
        <w:tab/>
        <w:t>To maintain records of the Members’ profiles; and</w:t>
      </w:r>
    </w:p>
    <w:p w:rsidR="00A01CBD" w:rsidRDefault="00A01CBD" w:rsidP="00A01CBD">
      <w:pPr>
        <w:ind w:left="540" w:hanging="540"/>
        <w:rPr>
          <w:ins w:id="12" w:author="user" w:date="2012-11-12T11:33:00Z"/>
          <w:rFonts w:ascii="Arial" w:hAnsi="Arial" w:cs="Arial"/>
          <w:sz w:val="22"/>
          <w:szCs w:val="22"/>
        </w:rPr>
      </w:pPr>
      <w:r w:rsidRPr="007E2E76">
        <w:rPr>
          <w:rFonts w:ascii="Arial" w:hAnsi="Arial" w:cs="Arial"/>
          <w:sz w:val="22"/>
          <w:szCs w:val="22"/>
        </w:rPr>
        <w:t>12.</w:t>
      </w:r>
      <w:r w:rsidRPr="007E2E76">
        <w:rPr>
          <w:rFonts w:ascii="Arial" w:hAnsi="Arial" w:cs="Arial"/>
          <w:sz w:val="22"/>
          <w:szCs w:val="22"/>
        </w:rPr>
        <w:tab/>
        <w:t>To maintain files of correspondence of the Secretariat.</w:t>
      </w:r>
    </w:p>
    <w:p w:rsidR="00825436" w:rsidRPr="00F07517" w:rsidRDefault="00825436" w:rsidP="00A01CBD">
      <w:pPr>
        <w:ind w:left="540" w:hanging="540"/>
        <w:rPr>
          <w:rFonts w:ascii="Arial" w:hAnsi="Arial" w:cs="Arial"/>
          <w:sz w:val="22"/>
          <w:szCs w:val="22"/>
        </w:rPr>
      </w:pPr>
      <w:ins w:id="13" w:author="user" w:date="2012-11-12T11:33:00Z">
        <w:r w:rsidRPr="00F07517">
          <w:rPr>
            <w:rFonts w:ascii="Arial" w:hAnsi="Arial" w:cs="Arial"/>
            <w:sz w:val="22"/>
            <w:szCs w:val="22"/>
          </w:rPr>
          <w:t xml:space="preserve">13.     </w:t>
        </w:r>
      </w:ins>
      <w:ins w:id="14" w:author="user" w:date="2012-11-20T08:10:00Z">
        <w:r w:rsidR="008C2B86">
          <w:rPr>
            <w:rFonts w:ascii="Arial" w:hAnsi="Arial" w:cs="Arial"/>
            <w:sz w:val="22"/>
            <w:szCs w:val="22"/>
          </w:rPr>
          <w:t>To e</w:t>
        </w:r>
      </w:ins>
      <w:ins w:id="15" w:author="user" w:date="2012-11-12T11:41:00Z">
        <w:r w:rsidR="00F07517" w:rsidRPr="00F07517">
          <w:rPr>
            <w:rFonts w:ascii="Arial" w:hAnsi="Arial" w:cs="Arial"/>
            <w:sz w:val="22"/>
            <w:szCs w:val="22"/>
            <w:rPrChange w:id="16" w:author="user" w:date="2012-11-12T11:41:00Z">
              <w:rPr>
                <w:rFonts w:ascii="Arial" w:hAnsi="Arial" w:cs="Arial"/>
                <w:sz w:val="22"/>
                <w:szCs w:val="22"/>
                <w:lang w:val="pt-PT"/>
              </w:rPr>
            </w:rPrChange>
          </w:rPr>
          <w:t>stablish and maintain a dialogue with t</w:t>
        </w:r>
        <w:r w:rsidR="00F07517" w:rsidRPr="00F07517">
          <w:rPr>
            <w:rFonts w:ascii="Arial" w:hAnsi="Arial" w:cs="Arial"/>
            <w:sz w:val="22"/>
            <w:szCs w:val="22"/>
          </w:rPr>
          <w:t xml:space="preserve">he </w:t>
        </w:r>
        <w:r w:rsidR="00F07517">
          <w:rPr>
            <w:rFonts w:ascii="Arial" w:hAnsi="Arial" w:cs="Arial"/>
            <w:sz w:val="22"/>
            <w:szCs w:val="22"/>
          </w:rPr>
          <w:t>G</w:t>
        </w:r>
        <w:r w:rsidR="00F07517" w:rsidRPr="00F07517">
          <w:rPr>
            <w:rFonts w:ascii="Arial" w:hAnsi="Arial" w:cs="Arial"/>
            <w:sz w:val="22"/>
            <w:szCs w:val="22"/>
            <w:rPrChange w:id="17" w:author="user" w:date="2012-11-12T11:41:00Z">
              <w:rPr>
                <w:rFonts w:ascii="Arial" w:hAnsi="Arial" w:cs="Arial"/>
                <w:sz w:val="22"/>
                <w:szCs w:val="22"/>
                <w:lang w:val="pt-PT"/>
              </w:rPr>
            </w:rPrChange>
          </w:rPr>
          <w:t xml:space="preserve">overnment of the host </w:t>
        </w:r>
        <w:r w:rsidR="00F07517">
          <w:rPr>
            <w:rFonts w:ascii="Arial" w:hAnsi="Arial" w:cs="Arial"/>
            <w:sz w:val="22"/>
            <w:szCs w:val="22"/>
          </w:rPr>
          <w:t>Member</w:t>
        </w:r>
        <w:r w:rsidR="00F07517" w:rsidRPr="00F07517">
          <w:rPr>
            <w:rFonts w:ascii="Arial" w:hAnsi="Arial" w:cs="Arial"/>
            <w:sz w:val="22"/>
            <w:szCs w:val="22"/>
            <w:rPrChange w:id="18" w:author="user" w:date="2012-11-12T11:41:00Z">
              <w:rPr>
                <w:rFonts w:ascii="Arial" w:hAnsi="Arial" w:cs="Arial"/>
                <w:sz w:val="22"/>
                <w:szCs w:val="22"/>
                <w:lang w:val="pt-PT"/>
              </w:rPr>
            </w:rPrChange>
          </w:rPr>
          <w:t xml:space="preserve"> of the Secre</w:t>
        </w:r>
        <w:r w:rsidR="00F07517" w:rsidRPr="00F07517">
          <w:rPr>
            <w:rFonts w:ascii="Arial" w:hAnsi="Arial" w:cs="Arial"/>
            <w:sz w:val="22"/>
            <w:szCs w:val="22"/>
          </w:rPr>
          <w:t xml:space="preserve">tariat for compliance with the </w:t>
        </w:r>
      </w:ins>
      <w:ins w:id="19" w:author="user" w:date="2012-11-12T11:42:00Z">
        <w:r w:rsidR="00F07517">
          <w:rPr>
            <w:rFonts w:ascii="Arial" w:hAnsi="Arial" w:cs="Arial"/>
            <w:sz w:val="22"/>
            <w:szCs w:val="22"/>
          </w:rPr>
          <w:t>A</w:t>
        </w:r>
      </w:ins>
      <w:ins w:id="20" w:author="user" w:date="2012-11-12T11:41:00Z">
        <w:r w:rsidR="00F07517" w:rsidRPr="00F07517">
          <w:rPr>
            <w:rFonts w:ascii="Arial" w:hAnsi="Arial" w:cs="Arial"/>
            <w:sz w:val="22"/>
            <w:szCs w:val="22"/>
            <w:rPrChange w:id="21" w:author="user" w:date="2012-11-12T11:41:00Z">
              <w:rPr>
                <w:rFonts w:ascii="Arial" w:hAnsi="Arial" w:cs="Arial"/>
                <w:sz w:val="22"/>
                <w:szCs w:val="22"/>
                <w:lang w:val="pt-PT"/>
              </w:rPr>
            </w:rPrChange>
          </w:rPr>
          <w:t xml:space="preserve">greement between the host and the Committee and, if necessary, establish talks aimed at </w:t>
        </w:r>
        <w:r w:rsidR="00F07517" w:rsidRPr="00F07517">
          <w:rPr>
            <w:rFonts w:ascii="Arial" w:hAnsi="Arial" w:cs="Arial"/>
            <w:sz w:val="22"/>
            <w:szCs w:val="22"/>
          </w:rPr>
          <w:t xml:space="preserve">the updating or renewal of the </w:t>
        </w:r>
      </w:ins>
      <w:ins w:id="22" w:author="user" w:date="2012-11-12T11:42:00Z">
        <w:r w:rsidR="00F07517">
          <w:rPr>
            <w:rFonts w:ascii="Arial" w:hAnsi="Arial" w:cs="Arial"/>
            <w:sz w:val="22"/>
            <w:szCs w:val="22"/>
          </w:rPr>
          <w:t>A</w:t>
        </w:r>
      </w:ins>
      <w:ins w:id="23" w:author="user" w:date="2012-11-12T11:41:00Z">
        <w:r w:rsidR="00F07517" w:rsidRPr="00F07517">
          <w:rPr>
            <w:rFonts w:ascii="Arial" w:hAnsi="Arial" w:cs="Arial"/>
            <w:sz w:val="22"/>
            <w:szCs w:val="22"/>
            <w:rPrChange w:id="24" w:author="user" w:date="2012-11-12T11:41:00Z">
              <w:rPr>
                <w:rFonts w:ascii="Arial" w:hAnsi="Arial" w:cs="Arial"/>
                <w:sz w:val="22"/>
                <w:szCs w:val="22"/>
                <w:lang w:val="pt-PT"/>
              </w:rPr>
            </w:rPrChange>
          </w:rPr>
          <w:t>greement</w:t>
        </w:r>
      </w:ins>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p w:rsidR="00A01CBD" w:rsidRPr="00F07517" w:rsidRDefault="00A01CBD" w:rsidP="00A01CBD">
      <w:pPr>
        <w:ind w:left="540" w:hanging="540"/>
        <w:rPr>
          <w:rFonts w:ascii="Arial" w:hAnsi="Arial" w:cs="Arial"/>
          <w:sz w:val="22"/>
          <w:szCs w:val="22"/>
        </w:rPr>
      </w:pPr>
    </w:p>
    <w:sectPr w:rsidR="00A01CBD" w:rsidRPr="00F075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BD"/>
    <w:rsid w:val="004B6766"/>
    <w:rsid w:val="00724F69"/>
    <w:rsid w:val="00817E94"/>
    <w:rsid w:val="00825436"/>
    <w:rsid w:val="008C2B86"/>
    <w:rsid w:val="008C6E22"/>
    <w:rsid w:val="00A01CBD"/>
    <w:rsid w:val="00A10EA4"/>
    <w:rsid w:val="00A534CC"/>
    <w:rsid w:val="00BC4876"/>
    <w:rsid w:val="00C53533"/>
    <w:rsid w:val="00F07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36"/>
    <w:rPr>
      <w:rFonts w:ascii="Tahoma" w:hAnsi="Tahoma" w:cs="Tahoma"/>
      <w:sz w:val="16"/>
      <w:szCs w:val="16"/>
    </w:rPr>
  </w:style>
  <w:style w:type="character" w:customStyle="1" w:styleId="BalloonTextChar">
    <w:name w:val="Balloon Text Char"/>
    <w:basedOn w:val="DefaultParagraphFont"/>
    <w:link w:val="BalloonText"/>
    <w:uiPriority w:val="99"/>
    <w:semiHidden/>
    <w:rsid w:val="0082543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BD"/>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5436"/>
    <w:rPr>
      <w:rFonts w:ascii="Tahoma" w:hAnsi="Tahoma" w:cs="Tahoma"/>
      <w:sz w:val="16"/>
      <w:szCs w:val="16"/>
    </w:rPr>
  </w:style>
  <w:style w:type="character" w:customStyle="1" w:styleId="BalloonTextChar">
    <w:name w:val="Balloon Text Char"/>
    <w:basedOn w:val="DefaultParagraphFont"/>
    <w:link w:val="BalloonText"/>
    <w:uiPriority w:val="99"/>
    <w:semiHidden/>
    <w:rsid w:val="0082543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2012-11-11T07:21:00Z</dcterms:created>
  <dcterms:modified xsi:type="dcterms:W3CDTF">2012-11-20T00:12:00Z</dcterms:modified>
</cp:coreProperties>
</file>